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694" w:rsidRDefault="000E4694" w:rsidP="000E4694">
      <w:pPr>
        <w:spacing w:after="0"/>
        <w:jc w:val="both"/>
      </w:pP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javafx.scene.layout.Pane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javafx.scene.paint.Color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javafx.event.ActionEvent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javafx.util.Duration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javafx.animation.KeyFrame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javafx.animation.Timeline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11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Animation3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313AFF">
        <w:rPr>
          <w:rFonts w:ascii="Courier New" w:hAnsi="Courier New" w:cs="Courier New"/>
          <w:sz w:val="20"/>
          <w:szCs w:val="20"/>
        </w:rPr>
        <w:t xml:space="preserve"> Application 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12  </w:t>
      </w:r>
      <w:r w:rsidRPr="00313AFF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313AF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SnowManCanvas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 xml:space="preserve"> sm1;</w:t>
      </w:r>
    </w:p>
    <w:p w:rsidR="000E4694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313AF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speedX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speedY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313AF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83016">
        <w:rPr>
          <w:rFonts w:ascii="Courier New" w:hAnsi="Courier New" w:cs="Courier New"/>
          <w:b/>
          <w:color w:val="0000FF"/>
          <w:sz w:val="20"/>
          <w:szCs w:val="20"/>
        </w:rPr>
        <w:t>start</w:t>
      </w:r>
      <w:r w:rsidRPr="00313AFF">
        <w:rPr>
          <w:rFonts w:ascii="Courier New" w:hAnsi="Courier New" w:cs="Courier New"/>
          <w:sz w:val="20"/>
          <w:szCs w:val="20"/>
        </w:rPr>
        <w:t>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 xml:space="preserve">) 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313AF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13AFF">
        <w:rPr>
          <w:rFonts w:ascii="Courier New" w:hAnsi="Courier New" w:cs="Courier New"/>
          <w:sz w:val="20"/>
          <w:szCs w:val="20"/>
        </w:rPr>
        <w:t>{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sm1 = </w:t>
      </w:r>
      <w:r w:rsidRPr="00166C4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166C46">
        <w:rPr>
          <w:rFonts w:ascii="Courier New" w:hAnsi="Courier New" w:cs="Courier New"/>
          <w:sz w:val="20"/>
          <w:szCs w:val="20"/>
          <w:highlight w:val="yellow"/>
        </w:rPr>
        <w:t>SnowManCanvas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0, 0, 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Color.</w:t>
      </w:r>
      <w:r>
        <w:rPr>
          <w:rFonts w:ascii="Courier New" w:hAnsi="Courier New" w:cs="Courier New"/>
          <w:sz w:val="20"/>
          <w:szCs w:val="20"/>
          <w:highlight w:val="yellow"/>
        </w:rPr>
        <w:t>GREEN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speedX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= 4.0;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speedY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speedX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/2.63;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</w:p>
    <w:p w:rsidR="000E4694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KeyFrame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kF1 = </w:t>
      </w:r>
      <w:r w:rsidRPr="00166C4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166C46">
        <w:rPr>
          <w:rFonts w:ascii="Courier New" w:hAnsi="Courier New" w:cs="Courier New"/>
          <w:sz w:val="20"/>
          <w:szCs w:val="20"/>
          <w:highlight w:val="yellow"/>
        </w:rPr>
        <w:t>KeyFrame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166C46">
        <w:rPr>
          <w:rFonts w:ascii="Courier New" w:hAnsi="Courier New" w:cs="Courier New"/>
          <w:sz w:val="20"/>
          <w:szCs w:val="20"/>
          <w:highlight w:val="yellow"/>
        </w:rPr>
        <w:t>Duration.seconds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(0.03),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                            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e -&gt; </w:t>
      </w:r>
      <w:proofErr w:type="gramStart"/>
      <w:r w:rsidRPr="00166C46">
        <w:rPr>
          <w:rFonts w:ascii="Courier New" w:hAnsi="Courier New" w:cs="Courier New"/>
          <w:sz w:val="20"/>
          <w:szCs w:val="20"/>
          <w:highlight w:val="yellow"/>
        </w:rPr>
        <w:t>kF1KeyFrameHandler(</w:t>
      </w:r>
      <w:proofErr w:type="gramEnd"/>
      <w:r w:rsidRPr="00166C46">
        <w:rPr>
          <w:rFonts w:ascii="Courier New" w:hAnsi="Courier New" w:cs="Courier New"/>
          <w:sz w:val="20"/>
          <w:szCs w:val="20"/>
          <w:highlight w:val="yellow"/>
        </w:rPr>
        <w:t>));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Timeline tL1 = </w:t>
      </w:r>
      <w:r w:rsidRPr="00166C4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166C46">
        <w:rPr>
          <w:rFonts w:ascii="Courier New" w:hAnsi="Courier New" w:cs="Courier New"/>
          <w:sz w:val="20"/>
          <w:szCs w:val="20"/>
          <w:highlight w:val="yellow"/>
        </w:rPr>
        <w:t>Timeline(</w:t>
      </w:r>
      <w:proofErr w:type="gramEnd"/>
      <w:r w:rsidRPr="00166C46">
        <w:rPr>
          <w:rFonts w:ascii="Courier New" w:hAnsi="Courier New" w:cs="Courier New"/>
          <w:sz w:val="20"/>
          <w:szCs w:val="20"/>
          <w:highlight w:val="yellow"/>
        </w:rPr>
        <w:t>kF1);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313AFF">
        <w:rPr>
          <w:rFonts w:ascii="Courier New" w:hAnsi="Courier New" w:cs="Courier New"/>
          <w:sz w:val="20"/>
          <w:szCs w:val="20"/>
        </w:rPr>
        <w:t>tL1.setCycleCount</w:t>
      </w:r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430</w:t>
      </w:r>
      <w:r w:rsidRPr="00313AFF">
        <w:rPr>
          <w:rFonts w:ascii="Courier New" w:hAnsi="Courier New" w:cs="Courier New"/>
          <w:sz w:val="20"/>
          <w:szCs w:val="20"/>
        </w:rPr>
        <w:t>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313AFF">
        <w:rPr>
          <w:rFonts w:ascii="Courier New" w:hAnsi="Courier New" w:cs="Courier New"/>
          <w:sz w:val="20"/>
          <w:szCs w:val="20"/>
        </w:rPr>
        <w:t>tL1.play(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>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</w:t>
      </w:r>
      <w:r w:rsidRPr="00313AFF">
        <w:rPr>
          <w:rFonts w:ascii="Courier New" w:hAnsi="Courier New" w:cs="Courier New"/>
          <w:sz w:val="20"/>
          <w:szCs w:val="20"/>
        </w:rPr>
        <w:t xml:space="preserve">       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Pane root = </w:t>
      </w:r>
      <w:r w:rsidRPr="00166C46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166C46">
        <w:rPr>
          <w:rFonts w:ascii="Courier New" w:hAnsi="Courier New" w:cs="Courier New"/>
          <w:sz w:val="20"/>
          <w:szCs w:val="20"/>
          <w:highlight w:val="yellow"/>
        </w:rPr>
        <w:t>Pane(</w:t>
      </w:r>
      <w:proofErr w:type="gramEnd"/>
      <w:r w:rsidRPr="00166C46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66C46">
        <w:rPr>
          <w:rFonts w:ascii="Courier New" w:hAnsi="Courier New" w:cs="Courier New"/>
          <w:sz w:val="20"/>
          <w:szCs w:val="20"/>
          <w:highlight w:val="yellow"/>
        </w:rPr>
        <w:t>root.getChildren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166C46">
        <w:rPr>
          <w:rFonts w:ascii="Courier New" w:hAnsi="Courier New" w:cs="Courier New"/>
          <w:sz w:val="20"/>
          <w:szCs w:val="20"/>
          <w:highlight w:val="yellow"/>
        </w:rPr>
        <w:t>).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addAll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(sm1.getCanvas());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313AFF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313AFF">
        <w:rPr>
          <w:rFonts w:ascii="Courier New" w:hAnsi="Courier New" w:cs="Courier New"/>
          <w:sz w:val="20"/>
          <w:szCs w:val="20"/>
        </w:rPr>
        <w:t xml:space="preserve">        Scene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 xml:space="preserve"> =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13AFF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 xml:space="preserve">root, 600, 300,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Color.LIGHTGRAY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13AFF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>"Animation Using a Timeline");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13AFF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>scene);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313AF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13AFF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>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313AFF">
        <w:rPr>
          <w:rFonts w:ascii="Courier New" w:hAnsi="Courier New" w:cs="Courier New"/>
          <w:sz w:val="20"/>
          <w:szCs w:val="20"/>
        </w:rPr>
        <w:t xml:space="preserve">    }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313AFF">
        <w:rPr>
          <w:rFonts w:ascii="Courier New" w:hAnsi="Courier New" w:cs="Courier New"/>
          <w:sz w:val="20"/>
          <w:szCs w:val="20"/>
        </w:rPr>
        <w:t xml:space="preserve">    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313AFF">
        <w:rPr>
          <w:rFonts w:ascii="Courier New" w:hAnsi="Courier New" w:cs="Courier New"/>
          <w:sz w:val="20"/>
          <w:szCs w:val="20"/>
        </w:rPr>
        <w:t xml:space="preserve">    </w:t>
      </w:r>
      <w:r w:rsidRPr="008C6A1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r w:rsidRPr="008C6A1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13AFF">
        <w:rPr>
          <w:rFonts w:ascii="Courier New" w:hAnsi="Courier New" w:cs="Courier New"/>
          <w:sz w:val="20"/>
          <w:szCs w:val="20"/>
        </w:rPr>
        <w:t>kF1KeyFrameHandler(</w:t>
      </w:r>
      <w:proofErr w:type="spellStart"/>
      <w:proofErr w:type="gramEnd"/>
      <w:r w:rsidRPr="00313AFF">
        <w:rPr>
          <w:rFonts w:ascii="Courier New" w:hAnsi="Courier New" w:cs="Courier New"/>
          <w:sz w:val="20"/>
          <w:szCs w:val="20"/>
        </w:rPr>
        <w:t>ActionEvent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 xml:space="preserve"> e)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313AFF">
        <w:rPr>
          <w:rFonts w:ascii="Courier New" w:hAnsi="Courier New" w:cs="Courier New"/>
          <w:sz w:val="20"/>
          <w:szCs w:val="20"/>
        </w:rPr>
        <w:t xml:space="preserve">    {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313AFF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66C46">
        <w:rPr>
          <w:rFonts w:ascii="Courier New" w:hAnsi="Courier New" w:cs="Courier New"/>
          <w:sz w:val="20"/>
          <w:szCs w:val="20"/>
          <w:highlight w:val="yellow"/>
        </w:rPr>
        <w:t>if(</w:t>
      </w:r>
      <w:proofErr w:type="gramEnd"/>
      <w:r w:rsidRPr="00166C46">
        <w:rPr>
          <w:rFonts w:ascii="Courier New" w:hAnsi="Courier New" w:cs="Courier New"/>
          <w:sz w:val="20"/>
          <w:szCs w:val="20"/>
          <w:highlight w:val="yellow"/>
        </w:rPr>
        <w:t>(sm1.getCanvas().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getTranslateY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() &gt;= 215.0) ||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313AFF">
        <w:rPr>
          <w:rFonts w:ascii="Courier New" w:hAnsi="Courier New" w:cs="Courier New"/>
          <w:sz w:val="20"/>
          <w:szCs w:val="20"/>
        </w:rPr>
        <w:t xml:space="preserve">         </w:t>
      </w:r>
      <w:r w:rsidRPr="00166C4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Start"/>
      <w:r w:rsidRPr="00166C46">
        <w:rPr>
          <w:rFonts w:ascii="Courier New" w:hAnsi="Courier New" w:cs="Courier New"/>
          <w:sz w:val="20"/>
          <w:szCs w:val="20"/>
          <w:highlight w:val="yellow"/>
        </w:rPr>
        <w:t>sm1.getCanvas(</w:t>
      </w:r>
      <w:proofErr w:type="gramEnd"/>
      <w:r w:rsidRPr="00166C46">
        <w:rPr>
          <w:rFonts w:ascii="Courier New" w:hAnsi="Courier New" w:cs="Courier New"/>
          <w:sz w:val="20"/>
          <w:szCs w:val="20"/>
          <w:highlight w:val="yellow"/>
        </w:rPr>
        <w:t>).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getTranslateY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() &lt; -1))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313AFF">
        <w:rPr>
          <w:rFonts w:ascii="Courier New" w:hAnsi="Courier New" w:cs="Courier New"/>
          <w:sz w:val="20"/>
          <w:szCs w:val="20"/>
        </w:rPr>
        <w:t xml:space="preserve">      {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313AFF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speedX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= -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speedX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313AFF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speedY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 xml:space="preserve"> = -</w:t>
      </w:r>
      <w:proofErr w:type="spellStart"/>
      <w:r w:rsidRPr="00166C46">
        <w:rPr>
          <w:rFonts w:ascii="Courier New" w:hAnsi="Courier New" w:cs="Courier New"/>
          <w:sz w:val="20"/>
          <w:szCs w:val="20"/>
          <w:highlight w:val="yellow"/>
        </w:rPr>
        <w:t>speedY</w:t>
      </w:r>
      <w:proofErr w:type="spellEnd"/>
      <w:r w:rsidRPr="00166C46">
        <w:rPr>
          <w:rFonts w:ascii="Courier New" w:hAnsi="Courier New" w:cs="Courier New"/>
          <w:sz w:val="20"/>
          <w:szCs w:val="20"/>
          <w:highlight w:val="yellow"/>
        </w:rPr>
        <w:t>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313AFF">
        <w:rPr>
          <w:rFonts w:ascii="Courier New" w:hAnsi="Courier New" w:cs="Courier New"/>
          <w:sz w:val="20"/>
          <w:szCs w:val="20"/>
        </w:rPr>
        <w:t xml:space="preserve">      }</w:t>
      </w:r>
    </w:p>
    <w:p w:rsidR="000E4694" w:rsidRPr="00313AFF" w:rsidRDefault="000E4694" w:rsidP="000E4694">
      <w:pPr>
        <w:spacing w:after="0"/>
        <w:ind w:right="-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313AFF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13AFF">
        <w:rPr>
          <w:rFonts w:ascii="Courier New" w:hAnsi="Courier New" w:cs="Courier New"/>
          <w:sz w:val="20"/>
          <w:szCs w:val="20"/>
        </w:rPr>
        <w:t>sm1.getCanvas(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setTranslateX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(sm1.getCanvas().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getTranslateX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 xml:space="preserve">() +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speedX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);</w:t>
      </w:r>
    </w:p>
    <w:p w:rsidR="000E4694" w:rsidRPr="00313AFF" w:rsidRDefault="000E4694" w:rsidP="000E4694">
      <w:pPr>
        <w:spacing w:after="0"/>
        <w:ind w:right="-3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313AFF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13AFF">
        <w:rPr>
          <w:rFonts w:ascii="Courier New" w:hAnsi="Courier New" w:cs="Courier New"/>
          <w:sz w:val="20"/>
          <w:szCs w:val="20"/>
        </w:rPr>
        <w:t>sm1.getCanvas(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setTranslateY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(sm1.getCanvas().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getTranslateY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 xml:space="preserve">() +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speedY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313AFF">
        <w:rPr>
          <w:rFonts w:ascii="Courier New" w:hAnsi="Courier New" w:cs="Courier New"/>
          <w:sz w:val="20"/>
          <w:szCs w:val="20"/>
        </w:rPr>
        <w:t xml:space="preserve">    }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313AFF">
        <w:rPr>
          <w:rFonts w:ascii="Courier New" w:hAnsi="Courier New" w:cs="Courier New"/>
          <w:sz w:val="20"/>
          <w:szCs w:val="20"/>
        </w:rPr>
        <w:t xml:space="preserve">    </w:t>
      </w:r>
    </w:p>
    <w:p w:rsidR="000E4694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52 </w:t>
      </w:r>
      <w:r w:rsidRPr="00313AFF">
        <w:rPr>
          <w:rFonts w:ascii="Courier New" w:hAnsi="Courier New" w:cs="Courier New"/>
          <w:sz w:val="20"/>
          <w:szCs w:val="20"/>
        </w:rPr>
        <w:t xml:space="preserve">  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r w:rsidRPr="00583016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313AF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13AFF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313AFF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313AFF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 xml:space="preserve">) 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53    </w:t>
      </w:r>
      <w:r w:rsidRPr="00313AFF">
        <w:rPr>
          <w:rFonts w:ascii="Courier New" w:hAnsi="Courier New" w:cs="Courier New"/>
          <w:sz w:val="20"/>
          <w:szCs w:val="20"/>
        </w:rPr>
        <w:t>{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313AFF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313AFF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313AFF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313AFF">
        <w:rPr>
          <w:rFonts w:ascii="Courier New" w:hAnsi="Courier New" w:cs="Courier New"/>
          <w:sz w:val="20"/>
          <w:szCs w:val="20"/>
        </w:rPr>
        <w:t>);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313AF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13AFF">
        <w:rPr>
          <w:rFonts w:ascii="Courier New" w:hAnsi="Courier New" w:cs="Courier New"/>
          <w:sz w:val="20"/>
          <w:szCs w:val="20"/>
        </w:rPr>
        <w:t>}</w:t>
      </w:r>
    </w:p>
    <w:p w:rsidR="000E4694" w:rsidRPr="00313AFF" w:rsidRDefault="000E4694" w:rsidP="000E469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56 </w:t>
      </w:r>
      <w:r w:rsidRPr="00313AFF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0E4694" w:rsidRPr="000E4694" w:rsidRDefault="000E4694" w:rsidP="000E4694">
      <w:pPr>
        <w:spacing w:after="0"/>
        <w:ind w:right="717"/>
        <w:jc w:val="both"/>
        <w:rPr>
          <w:b/>
        </w:rPr>
      </w:pPr>
      <w:r w:rsidRPr="000E4694">
        <w:rPr>
          <w:b/>
        </w:rPr>
        <w:t>Figure 11.29</w:t>
      </w:r>
      <w:ins w:id="0" w:author="Patrick Smith" w:date="2020-11-12T11:06:00Z">
        <w:r w:rsidRPr="000E4694">
          <w:rPr>
            <w:b/>
          </w:rPr>
          <w:t xml:space="preserve"> </w:t>
        </w:r>
      </w:ins>
    </w:p>
    <w:p w:rsidR="000E4694" w:rsidRDefault="000E4694" w:rsidP="000E4694">
      <w:pPr>
        <w:spacing w:after="0"/>
        <w:ind w:right="717"/>
        <w:jc w:val="both"/>
      </w:pPr>
      <w:proofErr w:type="gramStart"/>
      <w:r>
        <w:t xml:space="preserve">The application </w:t>
      </w:r>
      <w:r w:rsidRPr="00B03DEE">
        <w:rPr>
          <w:rFonts w:ascii="Courier New" w:hAnsi="Courier New" w:cs="Courier New"/>
          <w:sz w:val="20"/>
          <w:szCs w:val="20"/>
        </w:rPr>
        <w:t>Animation3</w:t>
      </w:r>
      <w:r w:rsidRPr="00D2248D">
        <w:t>.</w:t>
      </w:r>
      <w:proofErr w:type="gramEnd"/>
    </w:p>
    <w:p w:rsidR="000E4694" w:rsidRDefault="000E4694" w:rsidP="000E4694">
      <w:pPr>
        <w:spacing w:after="0"/>
        <w:ind w:right="717"/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E4694"/>
    <w:rsid w:val="000E4694"/>
    <w:rsid w:val="003F36CC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2021-01-27T15:33:00Z</dcterms:created>
  <dcterms:modified xsi:type="dcterms:W3CDTF">2021-01-27T15:34:00Z</dcterms:modified>
</cp:coreProperties>
</file>